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36" w:rsidRPr="00C93397" w:rsidRDefault="00B12336" w:rsidP="00B1233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bookmarkStart w:id="0" w:name="_GoBack"/>
      <w:bookmarkEnd w:id="0"/>
      <w:r w:rsidRPr="00C93397">
        <w:rPr>
          <w:rFonts w:ascii="Times New Roman" w:hAnsi="Times New Roman"/>
        </w:rPr>
        <w:t>Vyzvanie na projekty technickej pomoci</w:t>
      </w:r>
      <w:r w:rsidRPr="00C93397">
        <w:rPr>
          <w:rStyle w:val="Odkaznapoznmkupodiarou"/>
        </w:rPr>
        <w:footnoteReference w:id="1"/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B12336" w:rsidRDefault="00B12336" w:rsidP="00B12336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:rsidR="00B12336" w:rsidRDefault="00B12336" w:rsidP="00B12336">
      <w:pPr>
        <w:spacing w:before="240" w:after="240"/>
        <w:rPr>
          <w:b/>
        </w:rPr>
      </w:pPr>
      <w:r>
        <w:rPr>
          <w:b/>
        </w:rPr>
        <w:t>Prioritná os:</w:t>
      </w:r>
    </w:p>
    <w:p w:rsidR="00B12336" w:rsidRDefault="00B12336" w:rsidP="00B12336">
      <w:pPr>
        <w:spacing w:before="240" w:after="240"/>
        <w:rPr>
          <w:b/>
        </w:rPr>
      </w:pPr>
      <w:r>
        <w:rPr>
          <w:b/>
        </w:rPr>
        <w:t>Špecifický cieľ:</w:t>
      </w:r>
    </w:p>
    <w:p w:rsidR="00B12336" w:rsidRPr="00142FD9" w:rsidRDefault="00B12336" w:rsidP="00B12336">
      <w:pPr>
        <w:spacing w:before="240" w:after="240"/>
        <w:rPr>
          <w:b/>
        </w:rPr>
      </w:pPr>
      <w:r w:rsidRPr="00142FD9">
        <w:rPr>
          <w:b/>
        </w:rPr>
        <w:t>Fond: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:rsidR="00B12336" w:rsidRDefault="00B12336" w:rsidP="00B12336">
      <w:pPr>
        <w:spacing w:before="240" w:after="240"/>
      </w:pPr>
      <w:r>
        <w:t>Názov:</w:t>
      </w:r>
    </w:p>
    <w:p w:rsidR="00B12336" w:rsidRDefault="00B12336" w:rsidP="00B12336">
      <w:pPr>
        <w:spacing w:before="240" w:after="240"/>
      </w:pPr>
      <w:r>
        <w:t>Adresa:</w:t>
      </w:r>
    </w:p>
    <w:p w:rsidR="00B12336" w:rsidRDefault="00B12336" w:rsidP="00B12336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vyzvania:</w:t>
      </w:r>
    </w:p>
    <w:p w:rsidR="00B12336" w:rsidRDefault="00B12336" w:rsidP="00B12336">
      <w:pPr>
        <w:spacing w:before="240" w:after="240"/>
      </w:pPr>
      <w:r>
        <w:t>Typ vyzvania: uzavreté/otvorené</w:t>
      </w:r>
    </w:p>
    <w:p w:rsidR="00B12336" w:rsidRDefault="00B12336" w:rsidP="00B12336">
      <w:pPr>
        <w:spacing w:before="240" w:after="240"/>
      </w:pPr>
      <w:r>
        <w:t>Dátum vyhlásenia:</w:t>
      </w:r>
    </w:p>
    <w:p w:rsidR="00B12336" w:rsidRDefault="00B12336" w:rsidP="00B12336">
      <w:pPr>
        <w:spacing w:before="240" w:after="240"/>
      </w:pPr>
      <w:r>
        <w:t>Dátum uzavretia</w:t>
      </w:r>
      <w:r>
        <w:rPr>
          <w:rStyle w:val="Odkaznapoznmkupodiarou"/>
        </w:rPr>
        <w:footnoteReference w:id="2"/>
      </w:r>
      <w:r>
        <w:t xml:space="preserve">: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určí indikatívnu alokáciu určenú na vyzvanie zo zdrojov EÚ.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:rsidR="00B12336" w:rsidRDefault="00B12336" w:rsidP="00B12336">
      <w:pPr>
        <w:spacing w:before="240" w:after="240"/>
        <w:ind w:firstLine="360"/>
        <w:jc w:val="both"/>
      </w:pPr>
      <w:r w:rsidRPr="0098159E">
        <w:t>RO určí zdroje (relevantný fond a spolufinancovanie zo štátneho rozpočtu), z ktorých bude zabezpečené financovanie v</w:t>
      </w:r>
      <w:r>
        <w:t>y</w:t>
      </w:r>
      <w:r w:rsidRPr="0098159E">
        <w:t>zv</w:t>
      </w:r>
      <w:r>
        <w:t xml:space="preserve">ania </w:t>
      </w:r>
      <w:r w:rsidRPr="0098159E">
        <w:t xml:space="preserve">a zároveň aj % príspevku v závislosti od kategórie žiadateľa a príslušnej kategórie regiónu (ak </w:t>
      </w:r>
      <w:r>
        <w:t xml:space="preserve">je to </w:t>
      </w:r>
      <w:r w:rsidRPr="0098159E">
        <w:t xml:space="preserve">relevantné). RO súčasne uvedie aj % 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 (týka sa to výlučne prípadov, ak je prijímateľ z technickej pomoci subjekt, ktorý má povinné spolufinancovanie). </w:t>
      </w:r>
    </w:p>
    <w:p w:rsidR="00B12336" w:rsidRDefault="00B12336" w:rsidP="00B1233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:rsidR="00B12336" w:rsidRDefault="00B12336" w:rsidP="00B12336">
      <w:pPr>
        <w:pStyle w:val="Odsekzoznamu1"/>
        <w:spacing w:before="240" w:after="240"/>
        <w:ind w:left="0" w:firstLine="425"/>
        <w:contextualSpacing w:val="0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času potrebná na vydanie rozhodnutia o ŽoNFP)</w:t>
      </w:r>
      <w:r w:rsidRPr="0032281B">
        <w:t>, vrátane možnosti prípadného predĺženia lehoty v</w:t>
      </w:r>
      <w:r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</w:t>
      </w:r>
      <w:r w:rsidRPr="0032281B">
        <w:lastRenderedPageBreak/>
        <w:t>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:rsidR="00B12336" w:rsidRDefault="00B12336" w:rsidP="00B12336">
      <w:pPr>
        <w:spacing w:before="240" w:after="240"/>
        <w:ind w:firstLine="360"/>
        <w:jc w:val="both"/>
      </w:pPr>
      <w:r>
        <w:t>RO uvedie presnú adresu a špecifikáciu miesta, kde je možné podať žiadosť o NFP osobne alebo kam je potrebné doručiť žiadosť o NFP zasielanú poštou alebo kuriérom. RO v prípade potreby zadefinuje aj čas, dokedy je možné odovzdať žiadosť o NFP osobne v podateľni RO v deň uzávierky vyzvania. Zároveň RO explicitne zadefinuje povinnosť predloženia žiadosti o NFP prostredníctvom ITMS2014+.</w:t>
      </w:r>
    </w:p>
    <w:p w:rsidR="00B12336" w:rsidRDefault="00B12336" w:rsidP="00B12336">
      <w:pPr>
        <w:spacing w:before="240" w:after="240"/>
        <w:ind w:firstLine="360"/>
        <w:jc w:val="both"/>
      </w:pPr>
      <w:r>
        <w:t>Žiadateľ je povinný podať žiadosť o NFP riadne, včas a vo forme určenej RO. RO uvedie v tejto časti presný odkaz na časti príručky pre žiadateľa, ktorá popisuje procesný postup predloženia žiadosti o NFP, vrátane postupu pri získavaní prístupu do verejnej časti ITMS2014+ (v prípade, ak príručku pre žiadateľa nevypracúva, zahrnie tieto informácie do iného dokumentu, resp. priamo do vyzvania).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</w:t>
      </w:r>
      <w:r w:rsidRPr="009F01E2">
        <w:t xml:space="preserve">žiadateľov získať bližšie informácie týkajúce sa </w:t>
      </w:r>
      <w:r>
        <w:t>vyzvania</w:t>
      </w:r>
      <w:r w:rsidRPr="009F01E2">
        <w:t xml:space="preserve">, prípravy </w:t>
      </w:r>
      <w:r>
        <w:t xml:space="preserve">žiadosti o </w:t>
      </w:r>
      <w:r w:rsidRPr="009F01E2">
        <w:t xml:space="preserve">NFP, vrátane informácií o spôsobe komunikácie </w:t>
      </w:r>
      <w:r>
        <w:t>s </w:t>
      </w:r>
      <w:r w:rsidRPr="009F01E2">
        <w:t>RO</w:t>
      </w:r>
      <w:r>
        <w:t>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:rsidR="00B12336" w:rsidRDefault="00B12336" w:rsidP="00B12336">
      <w:pPr>
        <w:spacing w:before="240" w:after="240" w:line="276" w:lineRule="auto"/>
        <w:ind w:firstLine="360"/>
        <w:jc w:val="both"/>
      </w:pPr>
      <w:r>
        <w:t>RO v prípade potreby definuje ďalšie formálne náležitosti vyzvania v zmysle § 17 ods. 2 zákona o príspevku z EŠIF.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3"/>
      </w:r>
    </w:p>
    <w:p w:rsidR="00B12336" w:rsidRDefault="00B12336" w:rsidP="00B12336">
      <w:pPr>
        <w:pStyle w:val="Odsekzoznamu1"/>
        <w:spacing w:before="240" w:after="240"/>
        <w:rPr>
          <w:b/>
          <w:szCs w:val="22"/>
        </w:rPr>
      </w:pP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:rsidR="00B12336" w:rsidRDefault="00B12336" w:rsidP="00B12336">
      <w:pPr>
        <w:spacing w:before="240" w:after="240"/>
        <w:ind w:firstLine="360"/>
        <w:jc w:val="both"/>
        <w:rPr>
          <w:color w:val="000000"/>
        </w:rPr>
      </w:pPr>
      <w:r>
        <w:t xml:space="preserve">RO uvedie konkrétneho oprávneného žiadateľa. Vo vyzvaní môže byť určených aj viac oprávnených žiadateľov. V prípade projektov technickej pomoci RO, SO, CO, OA, CKO, gestorov HP, </w:t>
      </w:r>
      <w:r>
        <w:rPr>
          <w:color w:val="000000"/>
        </w:rPr>
        <w:t xml:space="preserve">Datacentra, Úradu vládneho auditu, príspevkových a rozpočtových organizácií týchto subjektov je postačujúce zadefinovanie konkrétneho žiadateľa a </w:t>
      </w:r>
      <w:ins w:id="1" w:author="pripomienky" w:date="2016-02-18T11:14:00Z">
        <w:r w:rsidR="003231C6">
          <w:rPr>
            <w:color w:val="000000"/>
          </w:rPr>
          <w:t xml:space="preserve"> podmienky, </w:t>
        </w:r>
        <w:r w:rsidR="003231C6" w:rsidRPr="00F91CE6">
          <w:rPr>
            <w:color w:val="000000"/>
          </w:rPr>
          <w:t>že všetci členovia štatutárneho orgánu žiadateľa a osoba splnomocnená zastupovať žiadateľa v konaní o ŽoNFP neboli právoplatne odsúdení za trestný čin korupcie, za trestný čin poškodzovania finančných záujmov ES, za trestný čin legalizácie príjmu z trestnej činnosti, za trestný čin založenia, zosnovania a podporovania zločineckej skupiny alebo za trestný čin machinácií pri</w:t>
        </w:r>
      </w:ins>
      <w:ins w:id="2" w:author="pripomienky" w:date="2016-02-18T11:15:00Z">
        <w:r w:rsidR="003231C6">
          <w:rPr>
            <w:color w:val="000000"/>
          </w:rPr>
          <w:t> </w:t>
        </w:r>
      </w:ins>
      <w:ins w:id="3" w:author="pripomienky" w:date="2016-02-18T11:14:00Z">
        <w:r w:rsidR="003231C6" w:rsidRPr="00F91CE6">
          <w:rPr>
            <w:color w:val="000000"/>
          </w:rPr>
          <w:t>verejnom obstarávaní a verejnej dražbe</w:t>
        </w:r>
      </w:ins>
      <w:del w:id="4" w:author="pripomienky" w:date="2016-02-18T11:14:00Z">
        <w:r w:rsidDel="003231C6">
          <w:rPr>
            <w:color w:val="000000"/>
          </w:rPr>
          <w:delText>nie je potrebné definovať ďalšie podmienky v rámci tejto kategórie podmienok poskytnutia príspevku</w:delText>
        </w:r>
      </w:del>
      <w:r>
        <w:rPr>
          <w:color w:val="000000"/>
        </w:rPr>
        <w:t xml:space="preserve">. </w:t>
      </w:r>
    </w:p>
    <w:p w:rsidR="00B12336" w:rsidRDefault="00B12336" w:rsidP="00B12336">
      <w:pPr>
        <w:spacing w:before="240" w:after="240"/>
        <w:ind w:firstLine="360"/>
        <w:jc w:val="both"/>
      </w:pPr>
      <w:r>
        <w:rPr>
          <w:color w:val="000000"/>
        </w:rPr>
        <w:t>V prípade iných oprávnených žiadateľov RO určí relevantné podmienky, ktoré zaradí do tejto kategórie podmienok poskytnutia príspevku.</w:t>
      </w:r>
    </w:p>
    <w:p w:rsidR="00B12336" w:rsidRDefault="00B1233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  <w:pPrChange w:id="5" w:author="pripomienky" w:date="2016-02-18T11:15:00Z">
          <w:pPr>
            <w:pStyle w:val="Odsekzoznamu1"/>
            <w:numPr>
              <w:ilvl w:val="1"/>
              <w:numId w:val="1"/>
            </w:numPr>
            <w:spacing w:before="240" w:after="240" w:line="276" w:lineRule="auto"/>
            <w:ind w:left="792" w:hanging="432"/>
          </w:pPr>
        </w:pPrChange>
      </w:pPr>
      <w:r>
        <w:rPr>
          <w:b/>
        </w:rPr>
        <w:lastRenderedPageBreak/>
        <w:t>Oprávnenosť aktivít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rozsah oprávnených aktivít v súlade s operačným programom.  </w:t>
      </w:r>
    </w:p>
    <w:p w:rsidR="00B12336" w:rsidRDefault="00B12336" w:rsidP="00B1233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výdavky, alebo priamo odkaz na presnú časť samostatného dokumentu, ktorý obsahuje podmienky oprávnenosti výdavkov.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>RO zadefinuje územnú oprávnenosť realizácie projektov (buď na úrovni celého územia SR, alebo na nižšej úrovni, ak sa jednotlivé projekty TP budú vykonávať napr. iba na území jednotlivých samosprávnych krajov).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priamo v texte vyzvania alebo presným odkazom na osobitný dokument kritériá pre výber projektov, schválené monitorovacím výborom.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Spôsob financovania</w:t>
      </w:r>
    </w:p>
    <w:p w:rsidR="00B12336" w:rsidRDefault="00B12336" w:rsidP="00B12336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prijímateľa a pravidiel platného Systému finančného riadenia (systém zálohových platieb, systém predfinancovania, systém refundácie (prípadne ich kombinácia, ak </w:t>
      </w:r>
      <w:r>
        <w:t xml:space="preserve">je to </w:t>
      </w:r>
      <w:r w:rsidRPr="003A415E">
        <w:t>relevantné), systém refundácie Programov Interreg V-A SK – CZ, Interreg V-A SK – AT a Interreg V-A SK – HU, Systém finančných tokov pri implementácii finančných nástrojov, Systém finančných tokov pri implementácii globálnych grantov)</w:t>
      </w:r>
      <w:r>
        <w:t>. Zároveň RO určí formu finančného príspevku: nenávratný finančný príspevok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:rsidR="00B12336" w:rsidRDefault="00B12336" w:rsidP="00B12336">
      <w:pPr>
        <w:pStyle w:val="Odsekzoznamu1"/>
        <w:spacing w:before="240" w:after="240" w:line="276" w:lineRule="auto"/>
        <w:ind w:left="1224"/>
        <w:rPr>
          <w:i/>
          <w:u w:val="single"/>
        </w:rPr>
      </w:pPr>
    </w:p>
    <w:p w:rsidR="00B12336" w:rsidRDefault="00B12336" w:rsidP="00B12336">
      <w:pPr>
        <w:pStyle w:val="Odsekzoznamu1"/>
        <w:numPr>
          <w:ilvl w:val="0"/>
          <w:numId w:val="3"/>
        </w:numPr>
        <w:spacing w:before="240" w:after="240" w:line="276" w:lineRule="auto"/>
        <w:ind w:left="426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stanoví ako podmienku poskytnutia príspevku preukázanie, že žiadateľ neporušil zákaz nelegálnej práce a nelegálneho zamestnávania za obdobie 5 rokov predchádzajúcich podaniu žiadosti o NFP. </w:t>
      </w:r>
    </w:p>
    <w:p w:rsidR="00B12336" w:rsidRDefault="00B12336" w:rsidP="00B12336">
      <w:pPr>
        <w:spacing w:before="240" w:after="240"/>
        <w:ind w:firstLine="360"/>
        <w:jc w:val="both"/>
      </w:pPr>
      <w:r>
        <w:t>V rámci projektov technickej pomoci sa osobitne zdôrazňuje možnosť RO definovať formu preukázania tejto podmienky poskytnutia príspevku s ohľadom na charakter prijímateľa a projektov a odporúča sa, aby bola táto podmienka overovaná prostredníctvom čestného vyhlásenia žiadateľa.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:rsidR="00B12336" w:rsidRDefault="00B12336" w:rsidP="00B12336">
      <w:pPr>
        <w:pStyle w:val="Odsekzoznamu1"/>
        <w:spacing w:before="240" w:after="240"/>
        <w:jc w:val="both"/>
      </w:pPr>
    </w:p>
    <w:p w:rsidR="00B12336" w:rsidRDefault="00B12336" w:rsidP="00B12336">
      <w:pPr>
        <w:pStyle w:val="Odsekzoznamu1"/>
        <w:spacing w:before="240" w:after="240"/>
        <w:ind w:left="0" w:firstLine="360"/>
        <w:jc w:val="both"/>
        <w:rPr>
          <w:i/>
          <w:u w:val="single"/>
        </w:rPr>
      </w:pPr>
      <w:r>
        <w:t xml:space="preserve">RO je oprávnený definovať v rámci vyzvania ďalšie podmienky poskytnutia príspevku. V prípade neaplikácie tejto skupiny podmienok poskytnutia príspevku RO túto časť vyzvania vôbec neuvádza. Medzi tieto podmienky RO zaradí napríklad </w:t>
      </w:r>
      <w:r w:rsidRPr="00FE0BD4">
        <w:rPr>
          <w:i/>
          <w:u w:val="single"/>
        </w:rPr>
        <w:t xml:space="preserve">Oprávnenosť z hľadiska súladu </w:t>
      </w:r>
      <w:r w:rsidRPr="00FE0BD4">
        <w:rPr>
          <w:i/>
          <w:u w:val="single"/>
        </w:rPr>
        <w:lastRenderedPageBreak/>
        <w:t>s</w:t>
      </w:r>
      <w:r>
        <w:rPr>
          <w:i/>
          <w:u w:val="single"/>
        </w:rPr>
        <w:t xml:space="preserve"> horizontálnymi princípmi, </w:t>
      </w:r>
      <w:r w:rsidRPr="00FE0BD4">
        <w:rPr>
          <w:i/>
          <w:u w:val="single"/>
        </w:rPr>
        <w:t>Maximálna a minimálna výška pomoci</w:t>
      </w:r>
      <w:r>
        <w:rPr>
          <w:i/>
          <w:u w:val="single"/>
        </w:rPr>
        <w:t>,</w:t>
      </w:r>
      <w:r w:rsidRPr="00E061F9">
        <w:rPr>
          <w:i/>
        </w:rPr>
        <w:t xml:space="preserve"> </w:t>
      </w:r>
      <w:r w:rsidRPr="00FE0BD4">
        <w:t xml:space="preserve">prípadne </w:t>
      </w:r>
      <w:r w:rsidRPr="00FE0BD4">
        <w:rPr>
          <w:i/>
          <w:u w:val="single"/>
        </w:rPr>
        <w:t>Časová oprávnenosť realizácie projektu</w:t>
      </w:r>
      <w:r>
        <w:rPr>
          <w:i/>
          <w:u w:val="single"/>
        </w:rPr>
        <w:t>.</w:t>
      </w:r>
    </w:p>
    <w:p w:rsidR="00B12336" w:rsidRPr="00FE0BD4" w:rsidRDefault="00B12336" w:rsidP="00B12336">
      <w:pPr>
        <w:pStyle w:val="Odsekzoznamu1"/>
        <w:spacing w:before="240" w:after="240"/>
        <w:ind w:left="0" w:firstLine="360"/>
        <w:jc w:val="both"/>
      </w:pPr>
    </w:p>
    <w:p w:rsidR="00B12336" w:rsidRDefault="00B12336" w:rsidP="00B1233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v rámci tejto časti zadefinuje informácie týkajúce sa možnosti overenia podmienok poskytnutia príspevku na mieste (ak je to relevantné). RO môže zahrnúť do tejto časti aj stručné informácie o schvaľovacom procese v prípade, ak tieto údaje nie sú uvedené v Príručke pre žiadateľa, resp. ak RO Príručku pre žiadateľa nevypracúva. </w:t>
      </w:r>
    </w:p>
    <w:p w:rsidR="00B12336" w:rsidRPr="00AA2BAA" w:rsidRDefault="00B12336" w:rsidP="00B12336">
      <w:pPr>
        <w:spacing w:before="240" w:after="240"/>
        <w:ind w:firstLine="360"/>
        <w:jc w:val="both"/>
      </w:pPr>
      <w:r>
        <w:t>RO v rámci tejto časti, a/alebo na svojom webovom sídle informuje</w:t>
      </w:r>
      <w:r w:rsidRPr="00235A80">
        <w:t xml:space="preserve"> </w:t>
      </w:r>
      <w:r>
        <w:t>aj o iných nástrojoch podpory s cieľom dosiahnuť zvýšený synergický účinok. RO postupuje v súlade s metodickým pokynom CKO č. 11</w:t>
      </w:r>
      <w:r w:rsidRPr="00235A80">
        <w:rPr>
          <w:szCs w:val="20"/>
        </w:rPr>
        <w:t xml:space="preserve"> </w:t>
      </w:r>
      <w:r>
        <w:rPr>
          <w:szCs w:val="20"/>
        </w:rPr>
        <w:t>k zabezpečeniu koordinácie synergických účinkov medzi EŠIF a inými nástrojmi podpory EÚ a SR</w:t>
      </w:r>
      <w:r w:rsidRPr="00AA2BAA">
        <w:t>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B12336" w:rsidRDefault="00B12336" w:rsidP="00B12336">
      <w:pPr>
        <w:spacing w:before="240" w:after="240"/>
        <w:ind w:firstLine="426"/>
        <w:jc w:val="both"/>
      </w:pPr>
      <w:r>
        <w:rPr>
          <w:rFonts w:eastAsia="Times New Roman"/>
          <w:szCs w:val="22"/>
          <w:lang w:eastAsia="en-US"/>
        </w:rPr>
        <w:t>RO uvedie stručnú informáciu o možnosti zmeny alebo zrušenia vyzvania (vykonanie zmeny musí byť v súlade s ustanoveniami § 17 ods. 6 až 8 zákona o príspevku z EŠIF).</w:t>
      </w:r>
      <w:r>
        <w:t xml:space="preserve"> RO zverejňuje informácie o zmene alebo zrušení vyzvania na svojom webovom sídle.</w:t>
      </w:r>
      <w:r w:rsidRPr="00B40545">
        <w:t xml:space="preserve"> </w:t>
      </w:r>
      <w:r>
        <w:t>Z</w:t>
      </w:r>
      <w:r w:rsidRPr="00B40545">
        <w:t>men</w:t>
      </w:r>
      <w:r>
        <w:t>a</w:t>
      </w:r>
      <w:r w:rsidRPr="00B40545">
        <w:t xml:space="preserve"> vyzvania je na individuálnom posúdení RO s ohľadom na dopad navrhovanej zmeny na</w:t>
      </w:r>
      <w:r>
        <w:t> </w:t>
      </w:r>
      <w:r w:rsidRPr="00B40545">
        <w:t>žiadateľa</w:t>
      </w:r>
      <w:r>
        <w:t>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B12336" w:rsidRDefault="00B12336" w:rsidP="00B12336">
      <w:pPr>
        <w:pStyle w:val="Odsekzoznamu1"/>
        <w:jc w:val="both"/>
        <w:rPr>
          <w:bCs/>
          <w:iCs/>
          <w:szCs w:val="22"/>
        </w:rPr>
      </w:pPr>
    </w:p>
    <w:p w:rsidR="00B12336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žiadosti o NFP;</w:t>
      </w:r>
    </w:p>
    <w:p w:rsidR="00B12336" w:rsidRPr="002201AB" w:rsidRDefault="00B12336" w:rsidP="00B12336">
      <w:pPr>
        <w:pStyle w:val="Odsekzoznamu1"/>
        <w:numPr>
          <w:ilvl w:val="0"/>
          <w:numId w:val="2"/>
        </w:numPr>
        <w:jc w:val="both"/>
        <w:rPr>
          <w:color w:val="000000"/>
        </w:rPr>
      </w:pPr>
      <w:r w:rsidRPr="00DA539B">
        <w:rPr>
          <w:bCs/>
          <w:iCs/>
        </w:rPr>
        <w:t>Príručka pre žiadateľa – RO nie je povinný vypracovať Príručku pre žiadateľa. Jasné postupy</w:t>
      </w:r>
      <w:r w:rsidRPr="002201AB">
        <w:rPr>
          <w:color w:val="000000"/>
        </w:rPr>
        <w:t xml:space="preserve"> pre prijímateľa TP pri predkladaní projektu technickej pomoci môžu byť upravené v inom dokumente, napr. v manuáli procedúr a pod., </w:t>
      </w:r>
      <w:r>
        <w:t>alebo priamo vo vyzvaní</w:t>
      </w:r>
      <w:r w:rsidRPr="00DA539B">
        <w:rPr>
          <w:color w:val="000000"/>
        </w:rPr>
        <w:t xml:space="preserve">. V takom prípade sa v texte vyzvania v rámci </w:t>
      </w:r>
      <w:r>
        <w:rPr>
          <w:color w:val="000000"/>
        </w:rPr>
        <w:t>bodu</w:t>
      </w:r>
      <w:r w:rsidRPr="00DA539B">
        <w:rPr>
          <w:color w:val="000000"/>
        </w:rPr>
        <w:t xml:space="preserve"> 3 - Overovanie podmienok poskytnutia príspevku a ďalšie informáci</w:t>
      </w:r>
      <w:r w:rsidRPr="002201AB">
        <w:rPr>
          <w:color w:val="000000"/>
        </w:rPr>
        <w:t>e k vyzvaniu uvedie odkaz na tento dokument</w:t>
      </w:r>
      <w:r>
        <w:rPr>
          <w:color w:val="000000"/>
        </w:rPr>
        <w:t>;</w:t>
      </w:r>
    </w:p>
    <w:p w:rsidR="00B12336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je to relevantné);</w:t>
      </w:r>
      <w:r>
        <w:rPr>
          <w:b/>
        </w:rPr>
        <w:t xml:space="preserve"> </w:t>
      </w:r>
    </w:p>
    <w:p w:rsidR="00B12336" w:rsidRPr="00931762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 w:rsidRPr="00234151">
        <w:rPr>
          <w:bCs/>
          <w:iCs/>
        </w:rPr>
        <w:t xml:space="preserve">Predbežná informácia pre žiadateľov </w:t>
      </w:r>
      <w:r>
        <w:rPr>
          <w:bCs/>
          <w:iCs/>
        </w:rPr>
        <w:t xml:space="preserve">o NFP </w:t>
      </w:r>
      <w:r w:rsidRPr="00234151">
        <w:rPr>
          <w:bCs/>
          <w:iCs/>
        </w:rPr>
        <w:t>v</w:t>
      </w:r>
      <w:r>
        <w:rPr>
          <w:bCs/>
          <w:iCs/>
        </w:rPr>
        <w:t> </w:t>
      </w:r>
      <w:r w:rsidRPr="00234151">
        <w:rPr>
          <w:bCs/>
          <w:iCs/>
        </w:rPr>
        <w:t>zmysle čl. 13 Nariadenia Komisie (ES, Euratom) č. 1302/2008 o centrálnej databáze vylúčených subjektov</w:t>
      </w:r>
      <w:r>
        <w:rPr>
          <w:bCs/>
          <w:iCs/>
        </w:rPr>
        <w:t xml:space="preserve"> (</w:t>
      </w:r>
      <w:hyperlink r:id="rId8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B12336" w:rsidRPr="001E3FFE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i/>
          <w:color w:val="FF0000"/>
        </w:rPr>
      </w:pPr>
      <w:r>
        <w:rPr>
          <w:bCs/>
          <w:iCs/>
        </w:rPr>
        <w:t>Ďalšie prílohy (ak je to relevantné).</w:t>
      </w:r>
    </w:p>
    <w:p w:rsidR="00CE78AE" w:rsidRDefault="00CE78AE"/>
    <w:sectPr w:rsidR="00CE78AE" w:rsidSect="006C1062">
      <w:headerReference w:type="default" r:id="rId9"/>
      <w:footerReference w:type="default" r:id="rId10"/>
      <w:headerReference w:type="first" r:id="rId11"/>
      <w:pgSz w:w="11906" w:h="16838"/>
      <w:pgMar w:top="989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FA" w:rsidRDefault="003204FA" w:rsidP="00B12336">
      <w:r>
        <w:separator/>
      </w:r>
    </w:p>
  </w:endnote>
  <w:endnote w:type="continuationSeparator" w:id="0">
    <w:p w:rsidR="003204FA" w:rsidRDefault="003204FA" w:rsidP="00B1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48" w:rsidRPr="00CF60E2" w:rsidRDefault="00336CC2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74ECB7" wp14:editId="6BA9F35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:rsidR="00082B48" w:rsidRPr="00CF60E2" w:rsidRDefault="00336CC2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1E8EF53" wp14:editId="10322F4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6E7BF1">
      <w:rPr>
        <w:noProof/>
      </w:rPr>
      <w:t>1</w:t>
    </w:r>
    <w:r w:rsidRPr="00CF60E2">
      <w:fldChar w:fldCharType="end"/>
    </w:r>
  </w:p>
  <w:p w:rsidR="00082B48" w:rsidRDefault="003204F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FA" w:rsidRDefault="003204FA" w:rsidP="00B12336">
      <w:r>
        <w:separator/>
      </w:r>
    </w:p>
  </w:footnote>
  <w:footnote w:type="continuationSeparator" w:id="0">
    <w:p w:rsidR="003204FA" w:rsidRDefault="003204FA" w:rsidP="00B12336">
      <w:r>
        <w:continuationSeparator/>
      </w:r>
    </w:p>
  </w:footnote>
  <w:footnote w:id="1">
    <w:p w:rsidR="00B12336" w:rsidRDefault="00B12336" w:rsidP="00B12336">
      <w:pPr>
        <w:pStyle w:val="Textpoznmkypodiarou"/>
      </w:pPr>
      <w:r>
        <w:rPr>
          <w:rStyle w:val="Odkaznapoznmkupodiarou"/>
        </w:rPr>
        <w:footnoteRef/>
      </w:r>
      <w:r>
        <w:t xml:space="preserve"> Formulár nie je vypĺňaný prostredníctvom ITMS2014+. </w:t>
      </w:r>
    </w:p>
  </w:footnote>
  <w:footnote w:id="2">
    <w:p w:rsidR="00B12336" w:rsidRDefault="00B12336" w:rsidP="00B1233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vyzvanie uzavreté</w:t>
      </w:r>
    </w:p>
  </w:footnote>
  <w:footnote w:id="3">
    <w:p w:rsidR="00B12336" w:rsidRDefault="00B12336" w:rsidP="00B1233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Nižšie sú v bodoch 2.1 až  2.7 uvedené povinné kategórie podmienok poskytnutia príspevku v súlade s § 17 ods. 3 zákona o príspevku z EŠIF. Definovanie konkrétneho znenia podmienok v rámci týchto kategórií a ich rozsah je v kompetencii RO v súlade s informáciami uvedenými v rámci týchto jednotlivých kategórií.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62" w:rsidRDefault="006C1062" w:rsidP="00CF60E2">
    <w:pPr>
      <w:tabs>
        <w:tab w:val="center" w:pos="4536"/>
        <w:tab w:val="right" w:pos="9072"/>
      </w:tabs>
    </w:pPr>
    <w:r>
      <w:t>Príloha č. 1 k MP CKO č. 24 – Vyzvanie na projekty technickej pomoci</w:t>
    </w:r>
  </w:p>
  <w:p w:rsidR="00082B48" w:rsidRPr="00CF60E2" w:rsidRDefault="00336CC2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CF732F" wp14:editId="4F82940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28575" b="66675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tbl>
    <w:tblPr>
      <w:tblStyle w:val="Mriekatabuky"/>
      <w:tblW w:w="907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20B43" w:rsidRPr="009836CF" w:rsidTr="003231C6">
      <w:sdt>
        <w:sdtPr>
          <w:rPr>
            <w:szCs w:val="20"/>
          </w:rPr>
          <w:id w:val="-632253112"/>
          <w:date w:fullDate="2016-02-24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tc>
            <w:tcPr>
              <w:tcW w:w="9072" w:type="dxa"/>
              <w:shd w:val="clear" w:color="auto" w:fill="auto"/>
            </w:tcPr>
            <w:p w:rsidR="00F20B43" w:rsidRPr="009836CF" w:rsidRDefault="003231C6" w:rsidP="003231C6">
              <w:pPr>
                <w:ind w:right="-108"/>
                <w:jc w:val="right"/>
                <w:rPr>
                  <w:szCs w:val="20"/>
                </w:rPr>
              </w:pPr>
              <w:del w:id="6" w:author="Tibor Barna" w:date="2016-02-24T13:30:00Z">
                <w:r w:rsidDel="006E7BF1">
                  <w:rPr>
                    <w:szCs w:val="20"/>
                  </w:rPr>
                  <w:delText>11.02.2016</w:delText>
                </w:r>
              </w:del>
              <w:ins w:id="7" w:author="Tibor Barna" w:date="2016-02-24T13:30:00Z">
                <w:r w:rsidR="006E7BF1">
                  <w:rPr>
                    <w:szCs w:val="20"/>
                  </w:rPr>
                  <w:t>24.02.2016</w:t>
                </w:r>
              </w:ins>
            </w:p>
          </w:tc>
        </w:sdtContent>
      </w:sdt>
    </w:tr>
  </w:tbl>
  <w:p w:rsidR="00082B48" w:rsidRDefault="003204FA" w:rsidP="006C10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62" w:rsidRDefault="006C1062" w:rsidP="006C1062">
    <w:pPr>
      <w:tabs>
        <w:tab w:val="center" w:pos="4536"/>
        <w:tab w:val="right" w:pos="9072"/>
      </w:tabs>
    </w:pPr>
    <w:r w:rsidRPr="00DB1AD9">
      <w:t xml:space="preserve">Príloha č. </w:t>
    </w:r>
    <w:r>
      <w:t>2</w:t>
    </w:r>
    <w:r w:rsidRPr="00DB1AD9">
      <w:t xml:space="preserve"> k MP CKO č. 11 – </w:t>
    </w:r>
    <w:r w:rsidRPr="00EC764D">
      <w:t>Informácia RO k identifikovaným synergickým účinkom</w:t>
    </w:r>
  </w:p>
  <w:p w:rsidR="006C1062" w:rsidRPr="00CF60E2" w:rsidRDefault="006C1062" w:rsidP="006C106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4C6E76" wp14:editId="3F36A37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showingPlcHdr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6C1062" w:rsidRDefault="006C1062" w:rsidP="006C106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36"/>
    <w:rsid w:val="000D2885"/>
    <w:rsid w:val="00181FCE"/>
    <w:rsid w:val="003204FA"/>
    <w:rsid w:val="003231C6"/>
    <w:rsid w:val="00336CC2"/>
    <w:rsid w:val="005C1B70"/>
    <w:rsid w:val="00612A18"/>
    <w:rsid w:val="00693E60"/>
    <w:rsid w:val="006C1062"/>
    <w:rsid w:val="006D4396"/>
    <w:rsid w:val="006E7BF1"/>
    <w:rsid w:val="0070571B"/>
    <w:rsid w:val="008A2DB8"/>
    <w:rsid w:val="008E0F9C"/>
    <w:rsid w:val="00980C31"/>
    <w:rsid w:val="00A331BC"/>
    <w:rsid w:val="00B12336"/>
    <w:rsid w:val="00B24BE2"/>
    <w:rsid w:val="00CD07EE"/>
    <w:rsid w:val="00CE78AE"/>
    <w:rsid w:val="00CF0726"/>
    <w:rsid w:val="00EF47CD"/>
    <w:rsid w:val="00F1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23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/>
      <w:jc w:val="both"/>
    </w:pPr>
    <w:rPr>
      <w:rFonts w:eastAsia="Times New Roman"/>
    </w:rPr>
  </w:style>
  <w:style w:type="character" w:styleId="Hypertextovprepojenie">
    <w:name w:val="Hyperlink"/>
    <w:uiPriority w:val="99"/>
    <w:rsid w:val="00B1233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B12336"/>
    <w:pPr>
      <w:ind w:left="720"/>
      <w:contextualSpacing/>
    </w:pPr>
  </w:style>
  <w:style w:type="paragraph" w:styleId="Hlavika">
    <w:name w:val="header"/>
    <w:basedOn w:val="Normlny"/>
    <w:link w:val="HlavikaChar"/>
    <w:rsid w:val="00B123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B123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Char4"/>
    <w:basedOn w:val="Normlny"/>
    <w:link w:val="TextpoznmkypodiarouChar"/>
    <w:rsid w:val="00B12336"/>
    <w:rPr>
      <w:sz w:val="20"/>
      <w:szCs w:val="20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rsid w:val="00B12336"/>
    <w:rPr>
      <w:rFonts w:ascii="Times New Roman" w:eastAsia="Calibri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B12336"/>
    <w:rPr>
      <w:vertAlign w:val="superscript"/>
    </w:rPr>
  </w:style>
  <w:style w:type="table" w:styleId="Mriekatabuky">
    <w:name w:val="Table Grid"/>
    <w:basedOn w:val="Normlnatabuka"/>
    <w:uiPriority w:val="59"/>
    <w:rsid w:val="00B123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B12336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B12336"/>
    <w:rPr>
      <w:rFonts w:ascii="Cambria" w:eastAsia="Calibri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ListParagraphChar">
    <w:name w:val="List Paragraph Char"/>
    <w:link w:val="Odsekzoznamu1"/>
    <w:locked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B12336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B1233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3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336"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23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/>
      <w:jc w:val="both"/>
    </w:pPr>
    <w:rPr>
      <w:rFonts w:eastAsia="Times New Roman"/>
    </w:rPr>
  </w:style>
  <w:style w:type="character" w:styleId="Hypertextovprepojenie">
    <w:name w:val="Hyperlink"/>
    <w:uiPriority w:val="99"/>
    <w:rsid w:val="00B1233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B12336"/>
    <w:pPr>
      <w:ind w:left="720"/>
      <w:contextualSpacing/>
    </w:pPr>
  </w:style>
  <w:style w:type="paragraph" w:styleId="Hlavika">
    <w:name w:val="header"/>
    <w:basedOn w:val="Normlny"/>
    <w:link w:val="HlavikaChar"/>
    <w:rsid w:val="00B123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B123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Char4"/>
    <w:basedOn w:val="Normlny"/>
    <w:link w:val="TextpoznmkypodiarouChar"/>
    <w:rsid w:val="00B12336"/>
    <w:rPr>
      <w:sz w:val="20"/>
      <w:szCs w:val="20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rsid w:val="00B12336"/>
    <w:rPr>
      <w:rFonts w:ascii="Times New Roman" w:eastAsia="Calibri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B12336"/>
    <w:rPr>
      <w:vertAlign w:val="superscript"/>
    </w:rPr>
  </w:style>
  <w:style w:type="table" w:styleId="Mriekatabuky">
    <w:name w:val="Table Grid"/>
    <w:basedOn w:val="Normlnatabuka"/>
    <w:uiPriority w:val="59"/>
    <w:rsid w:val="00B123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B12336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B12336"/>
    <w:rPr>
      <w:rFonts w:ascii="Cambria" w:eastAsia="Calibri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ListParagraphChar">
    <w:name w:val="List Paragraph Char"/>
    <w:link w:val="Odsekzoznamu1"/>
    <w:locked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B12336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B1233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3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336"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af.vlada.gov.sk/centralna-databaza-vylucenych-subjektov-ce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Tibor Barna</cp:lastModifiedBy>
  <cp:revision>4</cp:revision>
  <dcterms:created xsi:type="dcterms:W3CDTF">2016-02-18T09:22:00Z</dcterms:created>
  <dcterms:modified xsi:type="dcterms:W3CDTF">2016-02-24T12:30:00Z</dcterms:modified>
</cp:coreProperties>
</file>